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8F76F" w14:textId="5170DC19" w:rsidR="00BD5964" w:rsidRDefault="001632E4" w:rsidP="00AA4323">
      <w:pPr>
        <w:tabs>
          <w:tab w:val="left" w:pos="696"/>
          <w:tab w:val="right" w:pos="9072"/>
        </w:tabs>
        <w:rPr>
          <w:b/>
        </w:rPr>
      </w:pPr>
      <w:r w:rsidRPr="00A5351B">
        <w:rPr>
          <w:b/>
          <w:noProof/>
          <w:lang w:eastAsia="pl-PL"/>
        </w:rPr>
        <w:drawing>
          <wp:anchor distT="0" distB="0" distL="114300" distR="114300" simplePos="0" relativeHeight="251658240" behindDoc="1" locked="0" layoutInCell="1" allowOverlap="1" wp14:anchorId="2D0A3EB8" wp14:editId="5A6C2637">
            <wp:simplePos x="0" y="0"/>
            <wp:positionH relativeFrom="page">
              <wp:posOffset>6431280</wp:posOffset>
            </wp:positionH>
            <wp:positionV relativeFrom="paragraph">
              <wp:posOffset>-899795</wp:posOffset>
            </wp:positionV>
            <wp:extent cx="1097280" cy="10444480"/>
            <wp:effectExtent l="0" t="0" r="762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IER LISTOWY P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10444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0862">
        <w:rPr>
          <w:b/>
        </w:rPr>
        <w:t>Dekoma na targach Heimtextil 2025</w:t>
      </w:r>
      <w:r w:rsidR="00004479">
        <w:rPr>
          <w:b/>
        </w:rPr>
        <w:t xml:space="preserve"> </w:t>
      </w:r>
    </w:p>
    <w:p w14:paraId="701B248E" w14:textId="18C28A7E" w:rsidR="00660862" w:rsidRPr="00660862" w:rsidRDefault="00660862" w:rsidP="00660862">
      <w:pPr>
        <w:ind w:right="567"/>
        <w:rPr>
          <w:b/>
        </w:rPr>
      </w:pPr>
      <w:r w:rsidRPr="00660862">
        <w:rPr>
          <w:b/>
        </w:rPr>
        <w:t>W dniach 14-17.01.2025 roku po raz ósmy</w:t>
      </w:r>
      <w:r>
        <w:rPr>
          <w:b/>
        </w:rPr>
        <w:t xml:space="preserve"> uczestniczyliśmy w</w:t>
      </w:r>
      <w:r w:rsidRPr="00660862">
        <w:rPr>
          <w:b/>
        </w:rPr>
        <w:t xml:space="preserve"> targach Heimtextil </w:t>
      </w:r>
      <w:r>
        <w:rPr>
          <w:b/>
        </w:rPr>
        <w:t xml:space="preserve">                  </w:t>
      </w:r>
      <w:r w:rsidRPr="00660862">
        <w:rPr>
          <w:b/>
        </w:rPr>
        <w:t xml:space="preserve">we Frankfurcie nad Menem. To największa na świecie impreza dla branży tkanin do wnętrz </w:t>
      </w:r>
      <w:r>
        <w:rPr>
          <w:b/>
        </w:rPr>
        <w:t xml:space="preserve">    </w:t>
      </w:r>
      <w:r w:rsidRPr="00660862">
        <w:rPr>
          <w:b/>
        </w:rPr>
        <w:t xml:space="preserve">i najważniejsze dla nas targi, na których rokrocznie prezentujemy najnowsze wdrożenia. </w:t>
      </w:r>
      <w:r>
        <w:rPr>
          <w:b/>
        </w:rPr>
        <w:t xml:space="preserve">        </w:t>
      </w:r>
      <w:r w:rsidRPr="00660862">
        <w:rPr>
          <w:b/>
        </w:rPr>
        <w:t xml:space="preserve">W tym roku pośród 25 premierowych produktów znalazły się między innymi tkaniny </w:t>
      </w:r>
      <w:r>
        <w:rPr>
          <w:b/>
        </w:rPr>
        <w:t xml:space="preserve">                  </w:t>
      </w:r>
      <w:r w:rsidRPr="00660862">
        <w:rPr>
          <w:b/>
        </w:rPr>
        <w:t>z poddanej recyklingowi wełny, tkaniny z włókien trudnopalnych adresowane do przestrzeni publicznych, siatki i plecionki oraz tkaniny drukowane.</w:t>
      </w:r>
    </w:p>
    <w:p w14:paraId="1ECEB627" w14:textId="4440FCD6" w:rsidR="00FA6250" w:rsidRPr="00660862" w:rsidRDefault="00562255" w:rsidP="00660862">
      <w:pPr>
        <w:ind w:right="567"/>
        <w:rPr>
          <w:bCs/>
        </w:rPr>
      </w:pPr>
      <w:r>
        <w:rPr>
          <w:bCs/>
        </w:rPr>
        <w:t>S</w:t>
      </w:r>
      <w:r w:rsidR="00660862" w:rsidRPr="00660862">
        <w:rPr>
          <w:bCs/>
        </w:rPr>
        <w:t>toisko zostało zaprojektowane przez Łukasza Umińskiego, który zainspirował się wnętrzarskim maksymalizmem, pełnym kontrastów oraz mieszającym elementy różnych wnętrzarskich stylów. Projektant połączył wzorzysty, żakardowy gobelin Alberi z zasłonami z delikatnych tkanin dekoracyjnych Hoshi i Adara w pastelowych odcieniach. Ozdobione bogatym</w:t>
      </w:r>
      <w:r w:rsidR="009A2B2E">
        <w:rPr>
          <w:bCs/>
        </w:rPr>
        <w:t>,</w:t>
      </w:r>
      <w:r w:rsidR="00660862" w:rsidRPr="00660862">
        <w:rPr>
          <w:bCs/>
        </w:rPr>
        <w:t xml:space="preserve"> roślinnym motywem Alberi pełniło rolę tekstylnej tapety. Z kolei zwiewne kotary z Hoshi i Adary wydzielały okrągłe</w:t>
      </w:r>
      <w:r w:rsidR="000B3178">
        <w:rPr>
          <w:bCs/>
        </w:rPr>
        <w:t xml:space="preserve"> </w:t>
      </w:r>
      <w:r w:rsidR="00660862" w:rsidRPr="00660862">
        <w:rPr>
          <w:bCs/>
        </w:rPr>
        <w:t>miejsca do spotkań</w:t>
      </w:r>
      <w:r w:rsidR="00660862">
        <w:rPr>
          <w:bCs/>
        </w:rPr>
        <w:t xml:space="preserve"> </w:t>
      </w:r>
      <w:r w:rsidR="00660862" w:rsidRPr="00660862">
        <w:rPr>
          <w:bCs/>
        </w:rPr>
        <w:t xml:space="preserve">i ciągi komunikacyjne. </w:t>
      </w:r>
      <w:r w:rsidR="00FA6250">
        <w:rPr>
          <w:bCs/>
        </w:rPr>
        <w:t xml:space="preserve">Subtelne, transparentne tkaniny miały też podkreślać efemeryczność stoiska </w:t>
      </w:r>
      <w:r>
        <w:rPr>
          <w:bCs/>
        </w:rPr>
        <w:t>-</w:t>
      </w:r>
      <w:r w:rsidR="00FA6250">
        <w:rPr>
          <w:bCs/>
        </w:rPr>
        <w:t xml:space="preserve"> budowanego na kilka dni </w:t>
      </w:r>
      <w:r>
        <w:rPr>
          <w:bCs/>
        </w:rPr>
        <w:t>-</w:t>
      </w:r>
      <w:r w:rsidR="00FA6250">
        <w:rPr>
          <w:bCs/>
        </w:rPr>
        <w:t xml:space="preserve"> i zacierać wizualnie granice zajmowanej przez nie przestrzeni. „Dużo mówi się obecnie o tym, że imprezy targowe </w:t>
      </w:r>
      <w:r w:rsidR="004500FE">
        <w:rPr>
          <w:bCs/>
        </w:rPr>
        <w:t xml:space="preserve">nie są ekologiczne: </w:t>
      </w:r>
      <w:r w:rsidR="00FA6250">
        <w:rPr>
          <w:bCs/>
        </w:rPr>
        <w:t>generują ogromne ilości odpadów,</w:t>
      </w:r>
      <w:r w:rsidR="004500FE">
        <w:rPr>
          <w:bCs/>
        </w:rPr>
        <w:t xml:space="preserve"> a</w:t>
      </w:r>
      <w:r w:rsidR="00FA6250">
        <w:rPr>
          <w:bCs/>
        </w:rPr>
        <w:t xml:space="preserve"> prawie wszystkie stoiska lądują po targach w śmietniku </w:t>
      </w:r>
      <w:r>
        <w:rPr>
          <w:bCs/>
        </w:rPr>
        <w:t>-</w:t>
      </w:r>
      <w:r w:rsidR="00FA6250">
        <w:rPr>
          <w:bCs/>
        </w:rPr>
        <w:t xml:space="preserve"> </w:t>
      </w:r>
      <w:r w:rsidR="004500FE">
        <w:rPr>
          <w:bCs/>
        </w:rPr>
        <w:t>dlatego dokonaliśmy zamierzonego recyklingu i ponownie wykorzystaliśmy znaczną część elementów konstrukcyjnych z zeszłoroczn</w:t>
      </w:r>
      <w:r w:rsidR="008734DA">
        <w:rPr>
          <w:bCs/>
        </w:rPr>
        <w:t>ej</w:t>
      </w:r>
      <w:r w:rsidR="004500FE">
        <w:rPr>
          <w:bCs/>
        </w:rPr>
        <w:t xml:space="preserve"> </w:t>
      </w:r>
      <w:r w:rsidR="008734DA">
        <w:rPr>
          <w:bCs/>
        </w:rPr>
        <w:t>zabudowy</w:t>
      </w:r>
      <w:r w:rsidR="004500FE">
        <w:rPr>
          <w:bCs/>
        </w:rPr>
        <w:t xml:space="preserve">” </w:t>
      </w:r>
      <w:r>
        <w:rPr>
          <w:bCs/>
        </w:rPr>
        <w:t>-</w:t>
      </w:r>
      <w:r w:rsidR="004500FE">
        <w:rPr>
          <w:bCs/>
        </w:rPr>
        <w:t xml:space="preserve"> mówi projektant.</w:t>
      </w:r>
      <w:r w:rsidR="00765DE8">
        <w:rPr>
          <w:bCs/>
        </w:rPr>
        <w:t xml:space="preserve"> Duża ilość tkanin</w:t>
      </w:r>
      <w:ins w:id="0" w:author="Wanda Modzelewska" w:date="2025-01-23T13:46:00Z" w16du:dateUtc="2025-01-23T12:46:00Z">
        <w:r w:rsidR="00765DE8">
          <w:rPr>
            <w:bCs/>
          </w:rPr>
          <w:t>,</w:t>
        </w:r>
      </w:ins>
      <w:r w:rsidR="00765DE8">
        <w:rPr>
          <w:bCs/>
        </w:rPr>
        <w:t xml:space="preserve"> użytych na dekoracje stoiska</w:t>
      </w:r>
      <w:ins w:id="1" w:author="Wanda Modzelewska" w:date="2025-01-23T13:46:00Z" w16du:dateUtc="2025-01-23T12:46:00Z">
        <w:r w:rsidR="00765DE8">
          <w:rPr>
            <w:bCs/>
          </w:rPr>
          <w:t>,</w:t>
        </w:r>
      </w:ins>
      <w:r w:rsidR="00765DE8">
        <w:rPr>
          <w:bCs/>
        </w:rPr>
        <w:t xml:space="preserve"> również zostanie wykorzystana ponownie: na przykład do produkcji tekstylnych próbek, zamawianych przez naszych klientów.</w:t>
      </w:r>
      <w:r>
        <w:rPr>
          <w:bCs/>
        </w:rPr>
        <w:t xml:space="preserve"> </w:t>
      </w:r>
    </w:p>
    <w:p w14:paraId="75BC00C5" w14:textId="0D53D3CC" w:rsidR="00660862" w:rsidRPr="00660862" w:rsidRDefault="008734DA" w:rsidP="00660862">
      <w:pPr>
        <w:ind w:right="567"/>
        <w:rPr>
          <w:bCs/>
        </w:rPr>
      </w:pPr>
      <w:r>
        <w:rPr>
          <w:bCs/>
        </w:rPr>
        <w:t>J</w:t>
      </w:r>
      <w:r w:rsidR="00660862" w:rsidRPr="00660862">
        <w:rPr>
          <w:bCs/>
        </w:rPr>
        <w:t xml:space="preserve">ednym z wiodących motywów w projekcie stała się gra światła przepuszczonego przez kilka warstw  </w:t>
      </w:r>
      <w:r>
        <w:rPr>
          <w:bCs/>
        </w:rPr>
        <w:t>u</w:t>
      </w:r>
      <w:r w:rsidR="00660862" w:rsidRPr="00660862">
        <w:rPr>
          <w:bCs/>
        </w:rPr>
        <w:t>drapowan</w:t>
      </w:r>
      <w:r>
        <w:rPr>
          <w:bCs/>
        </w:rPr>
        <w:t>ej</w:t>
      </w:r>
      <w:r w:rsidR="00660862" w:rsidRPr="00660862">
        <w:rPr>
          <w:bCs/>
        </w:rPr>
        <w:t xml:space="preserve"> tkanin</w:t>
      </w:r>
      <w:r>
        <w:rPr>
          <w:bCs/>
        </w:rPr>
        <w:t>y Hoshi,</w:t>
      </w:r>
      <w:r w:rsidR="00660862" w:rsidRPr="00660862">
        <w:rPr>
          <w:bCs/>
        </w:rPr>
        <w:t xml:space="preserve"> zawieszonych nad barem i w strefie wejścia na stoisko. Konsekwentne powtarzanie kolorów z wielobarwnego wzoru Alberi na innych, jednobarwnych elementach oraz symetryczny układ przestrzeni nadały eklektycznej całości spójność i harmonię.</w:t>
      </w:r>
      <w:r w:rsidR="004500FE">
        <w:rPr>
          <w:bCs/>
        </w:rPr>
        <w:t xml:space="preserve"> „Stoisko powstało na planie kwadratu 10x10 metrów. Przecinające się pod kątem prostym ciągi komunikacyjne przypominać m</w:t>
      </w:r>
      <w:r w:rsidR="00562255">
        <w:rPr>
          <w:bCs/>
        </w:rPr>
        <w:t>ogą</w:t>
      </w:r>
      <w:r w:rsidR="004500FE">
        <w:rPr>
          <w:bCs/>
        </w:rPr>
        <w:t xml:space="preserve"> nawy, a tkaninowe draperie </w:t>
      </w:r>
      <w:r w:rsidR="00562255">
        <w:rPr>
          <w:bCs/>
        </w:rPr>
        <w:t>-</w:t>
      </w:r>
      <w:r w:rsidR="004500FE">
        <w:rPr>
          <w:bCs/>
        </w:rPr>
        <w:t xml:space="preserve"> sklepienia</w:t>
      </w:r>
      <w:r>
        <w:rPr>
          <w:bCs/>
        </w:rPr>
        <w:t xml:space="preserve"> </w:t>
      </w:r>
      <w:r w:rsidR="004500FE">
        <w:rPr>
          <w:bCs/>
        </w:rPr>
        <w:t xml:space="preserve"> starożytnych świątyń. W każdym z 4 narożników powstało w ten sposób </w:t>
      </w:r>
      <w:r>
        <w:rPr>
          <w:bCs/>
        </w:rPr>
        <w:t>wy</w:t>
      </w:r>
      <w:r w:rsidR="004500FE">
        <w:rPr>
          <w:bCs/>
        </w:rPr>
        <w:t>dzielone</w:t>
      </w:r>
      <w:r>
        <w:rPr>
          <w:bCs/>
        </w:rPr>
        <w:t>, komfortowe</w:t>
      </w:r>
      <w:r w:rsidR="004500FE">
        <w:rPr>
          <w:bCs/>
        </w:rPr>
        <w:t xml:space="preserve"> miejsce spotkań</w:t>
      </w:r>
      <w:r>
        <w:rPr>
          <w:bCs/>
        </w:rPr>
        <w:t xml:space="preserve">” </w:t>
      </w:r>
      <w:r w:rsidR="00562255">
        <w:rPr>
          <w:bCs/>
        </w:rPr>
        <w:t>-</w:t>
      </w:r>
      <w:r>
        <w:rPr>
          <w:bCs/>
        </w:rPr>
        <w:t xml:space="preserve"> opisuje architekturę stoiska Łukasz Umiński.</w:t>
      </w:r>
    </w:p>
    <w:p w14:paraId="48766ADF" w14:textId="4FD27CF5" w:rsidR="00660862" w:rsidRPr="00660862" w:rsidRDefault="00660862" w:rsidP="00660862">
      <w:pPr>
        <w:ind w:right="567"/>
        <w:rPr>
          <w:bCs/>
        </w:rPr>
      </w:pPr>
      <w:r w:rsidRPr="00660862">
        <w:rPr>
          <w:bCs/>
        </w:rPr>
        <w:t>W kwestii wyposażenia stoiska konsekwentnie stawiamy na polski design i sztukę. Fotele</w:t>
      </w:r>
      <w:r>
        <w:rPr>
          <w:bCs/>
        </w:rPr>
        <w:t xml:space="preserve">        </w:t>
      </w:r>
      <w:r w:rsidRPr="00660862">
        <w:rPr>
          <w:bCs/>
        </w:rPr>
        <w:t xml:space="preserve">  to m</w:t>
      </w:r>
      <w:r w:rsidR="00562255">
        <w:rPr>
          <w:bCs/>
        </w:rPr>
        <w:t>iędzy innymi</w:t>
      </w:r>
      <w:r w:rsidRPr="00660862">
        <w:rPr>
          <w:bCs/>
        </w:rPr>
        <w:t xml:space="preserve"> ikony polskiego designu - RM58, zaprojektowany w 1958 przez Romana Modzelewskiego, w odświeżonej, tapicerowanej wersji </w:t>
      </w:r>
      <w:r w:rsidR="009A2B2E">
        <w:rPr>
          <w:bCs/>
        </w:rPr>
        <w:t>od</w:t>
      </w:r>
      <w:r w:rsidRPr="00660862">
        <w:rPr>
          <w:bCs/>
        </w:rPr>
        <w:t xml:space="preserve"> Vzór, a także Dumbo </w:t>
      </w:r>
      <w:r w:rsidR="009A2B2E">
        <w:rPr>
          <w:bCs/>
        </w:rPr>
        <w:t>-</w:t>
      </w:r>
      <w:r w:rsidRPr="00660862">
        <w:rPr>
          <w:bCs/>
        </w:rPr>
        <w:t xml:space="preserve"> nowość </w:t>
      </w:r>
      <w:r>
        <w:rPr>
          <w:bCs/>
        </w:rPr>
        <w:t xml:space="preserve">           </w:t>
      </w:r>
      <w:r w:rsidRPr="00660862">
        <w:rPr>
          <w:bCs/>
        </w:rPr>
        <w:t xml:space="preserve">od Motiv Home zaprojektowana przez Izę Brolę. Na stoisku można też było zobaczyć pufę Stado od Nurt, hokery Belem od Noti oraz Baltik z oferty MDD. Jedyny międzynarodowy wyjątek stanowiła w tym gronie kolejna ikona, sofa Ploum od Ligne Roset -  odnowiona przez lokalnego tapicera na zamówienie marki Retronauci. Tkanina na tej sofie to dzianina Stilla, stworzona z myślą  </w:t>
      </w:r>
      <w:r w:rsidR="000B3178">
        <w:rPr>
          <w:bCs/>
        </w:rPr>
        <w:t xml:space="preserve">o </w:t>
      </w:r>
      <w:r w:rsidRPr="00660862">
        <w:rPr>
          <w:bCs/>
        </w:rPr>
        <w:t>meblach o obłych kształtach. Stoisko oświetliły lampy firm Chors i Flexxica oraz drukowane w technologii 3D lampy z PLA</w:t>
      </w:r>
      <w:r w:rsidR="008734DA">
        <w:rPr>
          <w:bCs/>
        </w:rPr>
        <w:t xml:space="preserve"> </w:t>
      </w:r>
      <w:r w:rsidR="009A2B2E">
        <w:rPr>
          <w:bCs/>
        </w:rPr>
        <w:t>(bioplastik z</w:t>
      </w:r>
      <w:r w:rsidR="008617FA">
        <w:rPr>
          <w:bCs/>
        </w:rPr>
        <w:t>e skrobii</w:t>
      </w:r>
      <w:r w:rsidR="009A2B2E">
        <w:rPr>
          <w:bCs/>
        </w:rPr>
        <w:t xml:space="preserve"> kukurydz</w:t>
      </w:r>
      <w:r w:rsidR="008617FA">
        <w:rPr>
          <w:bCs/>
        </w:rPr>
        <w:t>ianej, uzyskiwany w procesie recyklingu opakowań</w:t>
      </w:r>
      <w:r w:rsidR="009A2B2E">
        <w:rPr>
          <w:bCs/>
        </w:rPr>
        <w:t>)</w:t>
      </w:r>
      <w:r w:rsidRPr="00660862">
        <w:rPr>
          <w:bCs/>
        </w:rPr>
        <w:t xml:space="preserve"> projektu Utul Studio. Dzięki uprzejmości Utul Studio i Totem Studio na stolikach stanęły kolorowe, dekoracyjne totemy.</w:t>
      </w:r>
    </w:p>
    <w:p w14:paraId="3828C052" w14:textId="43A63790" w:rsidR="00EE3E8D" w:rsidRDefault="00660862" w:rsidP="00660862">
      <w:pPr>
        <w:ind w:right="567"/>
        <w:rPr>
          <w:b/>
        </w:rPr>
      </w:pPr>
      <w:r w:rsidRPr="00660862">
        <w:rPr>
          <w:bCs/>
        </w:rPr>
        <w:t>Kolorystyczną gamę i eklektyczny styl naszego tegorocznego stoiska uzupełniły prace Nikodema Szpunara - polskiego designera i artysty, eksplorującego w swoich pracach motyw kaligraficznego gestu i eksperymentującego z różnorodnymi narzędziami malarskimi</w:t>
      </w:r>
      <w:r w:rsidR="008734DA">
        <w:rPr>
          <w:b/>
        </w:rPr>
        <w:t>.</w:t>
      </w:r>
    </w:p>
    <w:p w14:paraId="19156D3F" w14:textId="77777777" w:rsidR="00EE3E8D" w:rsidRDefault="00EE3E8D" w:rsidP="00660862">
      <w:pPr>
        <w:ind w:right="567"/>
        <w:rPr>
          <w:b/>
        </w:rPr>
      </w:pPr>
    </w:p>
    <w:p w14:paraId="6FE3115C" w14:textId="608A88C7" w:rsidR="00660862" w:rsidRDefault="00660862" w:rsidP="00660862">
      <w:pPr>
        <w:ind w:right="567"/>
        <w:rPr>
          <w:b/>
        </w:rPr>
      </w:pPr>
      <w:r w:rsidRPr="00660862">
        <w:rPr>
          <w:b/>
        </w:rPr>
        <w:t xml:space="preserve">Tkaniny wykorzystane </w:t>
      </w:r>
      <w:r w:rsidR="000B3178">
        <w:rPr>
          <w:b/>
        </w:rPr>
        <w:t>do</w:t>
      </w:r>
      <w:r w:rsidRPr="00660862">
        <w:rPr>
          <w:b/>
        </w:rPr>
        <w:t xml:space="preserve"> </w:t>
      </w:r>
      <w:r w:rsidR="009A2B2E">
        <w:rPr>
          <w:b/>
        </w:rPr>
        <w:t xml:space="preserve">dekoracji </w:t>
      </w:r>
      <w:r w:rsidRPr="00660862">
        <w:rPr>
          <w:b/>
        </w:rPr>
        <w:t xml:space="preserve">naszego stoiska: </w:t>
      </w:r>
    </w:p>
    <w:p w14:paraId="2F3F020A" w14:textId="7B30BCBF" w:rsidR="00660862" w:rsidRDefault="00660862" w:rsidP="00660862">
      <w:pPr>
        <w:ind w:right="567"/>
        <w:rPr>
          <w:b/>
        </w:rPr>
      </w:pPr>
      <w:r>
        <w:rPr>
          <w:b/>
        </w:rPr>
        <w:t>Alberi Winter 06</w:t>
      </w:r>
    </w:p>
    <w:p w14:paraId="25C14001" w14:textId="47536B60" w:rsidR="00660862" w:rsidRDefault="00660862" w:rsidP="00660862">
      <w:pPr>
        <w:ind w:right="567"/>
        <w:rPr>
          <w:bCs/>
        </w:rPr>
      </w:pPr>
      <w:r w:rsidRPr="00660862">
        <w:rPr>
          <w:bCs/>
        </w:rPr>
        <w:t>Klasyczny, dekoracyjny gobelin o żakardowym splocie we współczesnym wydaniu. Roślinny wzór z motywami stylizowanych liści, gałązek i drzewek przywodzi na myśl perskie miniatury lub dawne botaniczne ryciny. Tkanina o wszechstronnym zastosowaniu: można ją wykorzystywać do tapicerowania mebli, szycia dekoracji okiennych czy innych tekstylnych akcesoriów, takich jak poduszki czy wałki.</w:t>
      </w:r>
      <w:r w:rsidRPr="00660862">
        <w:rPr>
          <w:bCs/>
        </w:rPr>
        <w:br/>
        <w:t>6 oryginalnych wariantów kolorystycznych sprawia, że odnajdzie się dobrze we współczesnych domach i mieszkaniach. Pasuje do aranżacji w stylu boho, nowoczesnym, eklektycznym, ale także do wnętrz pełnych antyków.</w:t>
      </w:r>
    </w:p>
    <w:p w14:paraId="1C6ACE5F" w14:textId="775018F0" w:rsidR="00660862" w:rsidRPr="00660862" w:rsidRDefault="00660862" w:rsidP="00660862">
      <w:pPr>
        <w:ind w:right="567"/>
        <w:rPr>
          <w:b/>
        </w:rPr>
      </w:pPr>
      <w:r w:rsidRPr="00660862">
        <w:rPr>
          <w:b/>
        </w:rPr>
        <w:t>Hoshi</w:t>
      </w:r>
      <w:r w:rsidR="00EE3E8D">
        <w:rPr>
          <w:b/>
        </w:rPr>
        <w:t xml:space="preserve"> Indigo </w:t>
      </w:r>
      <w:r w:rsidR="00571EF6">
        <w:rPr>
          <w:b/>
        </w:rPr>
        <w:t>91</w:t>
      </w:r>
    </w:p>
    <w:p w14:paraId="3DE286CD" w14:textId="1659429E" w:rsidR="00660862" w:rsidRDefault="00660862" w:rsidP="00660862">
      <w:pPr>
        <w:ind w:right="567"/>
        <w:rPr>
          <w:bCs/>
        </w:rPr>
      </w:pPr>
      <w:r>
        <w:rPr>
          <w:bCs/>
        </w:rPr>
        <w:t>P</w:t>
      </w:r>
      <w:r w:rsidRPr="00660862">
        <w:rPr>
          <w:bCs/>
        </w:rPr>
        <w:t>ółtransparentna, matowa, poliestrowa tkanina dekoracyjna. Miękka i łatwo poddająca się układaniu. Dostępna w ponad pięćdziesięciu, stonowanych kolorach. Jej zaletą jest ekonomiczna wysokość 300 cm i wysoka odporność na działanie świata słonecznego, sprawiają iż jest idealnym produktem do tworzenia dekoracji okiennych, takich jak firany i rolety rzymskie.</w:t>
      </w:r>
    </w:p>
    <w:p w14:paraId="11A724AF" w14:textId="71F80E14" w:rsidR="00660862" w:rsidRPr="00660862" w:rsidRDefault="00660862" w:rsidP="00660862">
      <w:pPr>
        <w:ind w:right="567"/>
        <w:rPr>
          <w:b/>
        </w:rPr>
      </w:pPr>
      <w:r w:rsidRPr="00660862">
        <w:rPr>
          <w:b/>
        </w:rPr>
        <w:t>Adara</w:t>
      </w:r>
      <w:r w:rsidR="00EE3E8D">
        <w:rPr>
          <w:b/>
        </w:rPr>
        <w:t xml:space="preserve"> Adobe Rose 10</w:t>
      </w:r>
    </w:p>
    <w:p w14:paraId="0F42CFFB" w14:textId="20C565A8" w:rsidR="000951D9" w:rsidRDefault="00EE3E8D" w:rsidP="00B65599">
      <w:pPr>
        <w:ind w:right="567"/>
        <w:rPr>
          <w:bCs/>
        </w:rPr>
      </w:pPr>
      <w:r w:rsidRPr="00EE3E8D">
        <w:rPr>
          <w:bCs/>
        </w:rPr>
        <w:t>Nowoczesna, jednolita tkanina firanowa o szlachetnym, matowym wykończeniu. Jest miękka w dotyku i naturalna w chwycie dzięki zawartości 20% włókien lnianych. Lekka struktura Adary ma drobne nieregularności, podkreślające jej charakter.</w:t>
      </w:r>
      <w:r w:rsidRPr="00EE3E8D">
        <w:rPr>
          <w:bCs/>
        </w:rPr>
        <w:br/>
        <w:t>Oferowana jest w wysokości 340 cm, co pozwala stosować ją nawet w bardzo wysokich pomieszczeniach. Wśród 16 stonowanych kolorów znajdziemy złamane biele, ècru, beże i szarości. Adara pasuje do wnętrz pełnych naturalnych materiałów, takich jak drewno, kamień, metal czy ceramika, i nieco surowych powierzchni.</w:t>
      </w:r>
    </w:p>
    <w:p w14:paraId="4DE38DC6" w14:textId="41CDCFD1" w:rsidR="00176FFF" w:rsidRDefault="00146702" w:rsidP="00176FFF">
      <w:pPr>
        <w:tabs>
          <w:tab w:val="left" w:pos="696"/>
          <w:tab w:val="right" w:pos="9072"/>
        </w:tabs>
      </w:pPr>
      <w:r w:rsidRPr="00146702">
        <w:tab/>
      </w:r>
    </w:p>
    <w:p w14:paraId="78216B95" w14:textId="4081317F" w:rsidR="008903E1" w:rsidRDefault="00112DCF" w:rsidP="008903E1">
      <w:pPr>
        <w:tabs>
          <w:tab w:val="left" w:pos="696"/>
          <w:tab w:val="right" w:pos="9072"/>
        </w:tabs>
        <w:spacing w:after="0"/>
      </w:pPr>
      <w:hyperlink r:id="rId9" w:history="1">
        <w:r w:rsidRPr="008328E3">
          <w:rPr>
            <w:rStyle w:val="Hipercze"/>
          </w:rPr>
          <w:t>www.dekoma.eu</w:t>
        </w:r>
      </w:hyperlink>
    </w:p>
    <w:p w14:paraId="38D091D9" w14:textId="35291F2D" w:rsidR="006C3BDB" w:rsidRPr="006C3BDB" w:rsidRDefault="00112DCF" w:rsidP="008903E1">
      <w:pPr>
        <w:tabs>
          <w:tab w:val="left" w:pos="696"/>
          <w:tab w:val="right" w:pos="9072"/>
        </w:tabs>
        <w:spacing w:after="0"/>
      </w:pPr>
      <w:r w:rsidRPr="00112DCF">
        <w:t>Kontakt dla mediów: Wanda Modzelewska, tel.</w:t>
      </w:r>
      <w:r w:rsidR="006C3BDB" w:rsidRPr="006C3BDB">
        <w:t xml:space="preserve"> +48 61 63 97</w:t>
      </w:r>
      <w:r w:rsidR="006C3BDB">
        <w:t> </w:t>
      </w:r>
      <w:r w:rsidR="006C3BDB" w:rsidRPr="006C3BDB">
        <w:t>787</w:t>
      </w:r>
      <w:r w:rsidR="006C3BDB">
        <w:t>,</w:t>
      </w:r>
      <w:r w:rsidR="00C21F68">
        <w:t xml:space="preserve"> </w:t>
      </w:r>
      <w:hyperlink r:id="rId10" w:history="1">
        <w:r w:rsidR="00C21F68" w:rsidRPr="006C3BDB">
          <w:rPr>
            <w:rStyle w:val="Hipercze"/>
          </w:rPr>
          <w:t>public.relations@dekoma.eu</w:t>
        </w:r>
      </w:hyperlink>
    </w:p>
    <w:sectPr w:rsidR="006C3BDB" w:rsidRPr="006C3B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6D5503" w14:textId="77777777" w:rsidR="0069346F" w:rsidRDefault="0069346F" w:rsidP="00AA4323">
      <w:pPr>
        <w:spacing w:after="0" w:line="240" w:lineRule="auto"/>
      </w:pPr>
      <w:r>
        <w:separator/>
      </w:r>
    </w:p>
  </w:endnote>
  <w:endnote w:type="continuationSeparator" w:id="0">
    <w:p w14:paraId="6930E8CA" w14:textId="77777777" w:rsidR="0069346F" w:rsidRDefault="0069346F" w:rsidP="00AA4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A3C0B" w14:textId="77777777" w:rsidR="0069346F" w:rsidRDefault="0069346F" w:rsidP="00AA4323">
      <w:pPr>
        <w:spacing w:after="0" w:line="240" w:lineRule="auto"/>
      </w:pPr>
      <w:r>
        <w:separator/>
      </w:r>
    </w:p>
  </w:footnote>
  <w:footnote w:type="continuationSeparator" w:id="0">
    <w:p w14:paraId="366F84EE" w14:textId="77777777" w:rsidR="0069346F" w:rsidRDefault="0069346F" w:rsidP="00AA43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24"/>
        <w:lang w:val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720"/>
      </w:pPr>
      <w:rPr>
        <w:rFonts w:ascii="Calibri" w:hAnsi="Calibri" w:cs="Calibri" w:hint="default"/>
        <w:sz w:val="20"/>
        <w:szCs w:val="20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0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num w:numId="1" w16cid:durableId="164759093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Wanda Modzelewska">
    <w15:presenceInfo w15:providerId="Windows Live" w15:userId="f8fa451586c062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CD4"/>
    <w:rsid w:val="00004479"/>
    <w:rsid w:val="00014480"/>
    <w:rsid w:val="00021057"/>
    <w:rsid w:val="00037F14"/>
    <w:rsid w:val="00074D0A"/>
    <w:rsid w:val="000951D9"/>
    <w:rsid w:val="000B3178"/>
    <w:rsid w:val="000C18DA"/>
    <w:rsid w:val="000C5142"/>
    <w:rsid w:val="000D0C11"/>
    <w:rsid w:val="00112DCF"/>
    <w:rsid w:val="00141D58"/>
    <w:rsid w:val="00142106"/>
    <w:rsid w:val="00146702"/>
    <w:rsid w:val="001632E4"/>
    <w:rsid w:val="001639AB"/>
    <w:rsid w:val="001751B3"/>
    <w:rsid w:val="00176FFF"/>
    <w:rsid w:val="00192CB9"/>
    <w:rsid w:val="001A1E2C"/>
    <w:rsid w:val="001C201F"/>
    <w:rsid w:val="001F4687"/>
    <w:rsid w:val="00212532"/>
    <w:rsid w:val="002173EC"/>
    <w:rsid w:val="00282903"/>
    <w:rsid w:val="002862DE"/>
    <w:rsid w:val="002901D3"/>
    <w:rsid w:val="002B1353"/>
    <w:rsid w:val="002B3C59"/>
    <w:rsid w:val="002C2009"/>
    <w:rsid w:val="002D6A38"/>
    <w:rsid w:val="002E7FCB"/>
    <w:rsid w:val="00320406"/>
    <w:rsid w:val="00354BDB"/>
    <w:rsid w:val="003B2754"/>
    <w:rsid w:val="003C2455"/>
    <w:rsid w:val="003C712F"/>
    <w:rsid w:val="0041292C"/>
    <w:rsid w:val="0042145D"/>
    <w:rsid w:val="004500FE"/>
    <w:rsid w:val="00481771"/>
    <w:rsid w:val="00483EA4"/>
    <w:rsid w:val="004C78DB"/>
    <w:rsid w:val="004D5D9E"/>
    <w:rsid w:val="004F5889"/>
    <w:rsid w:val="00534836"/>
    <w:rsid w:val="00556147"/>
    <w:rsid w:val="00562255"/>
    <w:rsid w:val="00571EF6"/>
    <w:rsid w:val="005744AB"/>
    <w:rsid w:val="00591593"/>
    <w:rsid w:val="005B7BD3"/>
    <w:rsid w:val="005D238D"/>
    <w:rsid w:val="005E240F"/>
    <w:rsid w:val="00660862"/>
    <w:rsid w:val="00667391"/>
    <w:rsid w:val="00676F86"/>
    <w:rsid w:val="0069346F"/>
    <w:rsid w:val="006C3BDB"/>
    <w:rsid w:val="00765DE8"/>
    <w:rsid w:val="00782B30"/>
    <w:rsid w:val="0078442B"/>
    <w:rsid w:val="007A4E3F"/>
    <w:rsid w:val="007A63C9"/>
    <w:rsid w:val="007B33F9"/>
    <w:rsid w:val="007C147F"/>
    <w:rsid w:val="007E6D3E"/>
    <w:rsid w:val="007F05E9"/>
    <w:rsid w:val="007F0EE8"/>
    <w:rsid w:val="00803257"/>
    <w:rsid w:val="00821AC5"/>
    <w:rsid w:val="008328E3"/>
    <w:rsid w:val="00841638"/>
    <w:rsid w:val="008617FA"/>
    <w:rsid w:val="008701D0"/>
    <w:rsid w:val="008734DA"/>
    <w:rsid w:val="00876F89"/>
    <w:rsid w:val="008815C7"/>
    <w:rsid w:val="008903E1"/>
    <w:rsid w:val="008B195C"/>
    <w:rsid w:val="008D2254"/>
    <w:rsid w:val="008E1003"/>
    <w:rsid w:val="008F1E58"/>
    <w:rsid w:val="0091107C"/>
    <w:rsid w:val="00916CD4"/>
    <w:rsid w:val="00925F03"/>
    <w:rsid w:val="009453EC"/>
    <w:rsid w:val="009465E8"/>
    <w:rsid w:val="009645DB"/>
    <w:rsid w:val="00996812"/>
    <w:rsid w:val="009A2B2E"/>
    <w:rsid w:val="009B27B5"/>
    <w:rsid w:val="009B6542"/>
    <w:rsid w:val="009C7C4B"/>
    <w:rsid w:val="009F6EDE"/>
    <w:rsid w:val="00A322E0"/>
    <w:rsid w:val="00A473EF"/>
    <w:rsid w:val="00A51949"/>
    <w:rsid w:val="00A5351B"/>
    <w:rsid w:val="00A857FC"/>
    <w:rsid w:val="00A86648"/>
    <w:rsid w:val="00AA4323"/>
    <w:rsid w:val="00AB0401"/>
    <w:rsid w:val="00AC25B2"/>
    <w:rsid w:val="00B0070C"/>
    <w:rsid w:val="00B06C24"/>
    <w:rsid w:val="00B07393"/>
    <w:rsid w:val="00B25F47"/>
    <w:rsid w:val="00B47329"/>
    <w:rsid w:val="00B578FF"/>
    <w:rsid w:val="00B621A0"/>
    <w:rsid w:val="00B65599"/>
    <w:rsid w:val="00B74ED3"/>
    <w:rsid w:val="00B93BE2"/>
    <w:rsid w:val="00B9755B"/>
    <w:rsid w:val="00BD5964"/>
    <w:rsid w:val="00BE45C8"/>
    <w:rsid w:val="00C21F68"/>
    <w:rsid w:val="00C463DB"/>
    <w:rsid w:val="00C60532"/>
    <w:rsid w:val="00C64178"/>
    <w:rsid w:val="00C75DF2"/>
    <w:rsid w:val="00C91A12"/>
    <w:rsid w:val="00CB65FE"/>
    <w:rsid w:val="00CC5F16"/>
    <w:rsid w:val="00D02441"/>
    <w:rsid w:val="00D17D4F"/>
    <w:rsid w:val="00D3701B"/>
    <w:rsid w:val="00D41FC9"/>
    <w:rsid w:val="00DB5D1F"/>
    <w:rsid w:val="00DB7B13"/>
    <w:rsid w:val="00DC01D5"/>
    <w:rsid w:val="00DE4989"/>
    <w:rsid w:val="00DF454A"/>
    <w:rsid w:val="00E215C6"/>
    <w:rsid w:val="00E5588A"/>
    <w:rsid w:val="00E80F44"/>
    <w:rsid w:val="00E90265"/>
    <w:rsid w:val="00EA6C5E"/>
    <w:rsid w:val="00EA70AA"/>
    <w:rsid w:val="00EE3E8D"/>
    <w:rsid w:val="00EF5B2F"/>
    <w:rsid w:val="00F05DBC"/>
    <w:rsid w:val="00F150F4"/>
    <w:rsid w:val="00F21030"/>
    <w:rsid w:val="00F26281"/>
    <w:rsid w:val="00F3404D"/>
    <w:rsid w:val="00F42E95"/>
    <w:rsid w:val="00FA6250"/>
    <w:rsid w:val="00FC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188E5"/>
  <w15:docId w15:val="{08A0313A-0442-4335-B2DC-B19288D44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1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CD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A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4323"/>
  </w:style>
  <w:style w:type="paragraph" w:styleId="Stopka">
    <w:name w:val="footer"/>
    <w:basedOn w:val="Normalny"/>
    <w:link w:val="StopkaZnak"/>
    <w:uiPriority w:val="99"/>
    <w:unhideWhenUsed/>
    <w:rsid w:val="00AA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323"/>
  </w:style>
  <w:style w:type="character" w:styleId="Hipercze">
    <w:name w:val="Hyperlink"/>
    <w:basedOn w:val="Domylnaczcionkaakapitu"/>
    <w:uiPriority w:val="99"/>
    <w:unhideWhenUsed/>
    <w:rsid w:val="00112DCF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8B195C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6C3BDB"/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BD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15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15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15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1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15C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A2B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1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5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3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6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1743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265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11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3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9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41378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97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25182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1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96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350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9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01506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0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4181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96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68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119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6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9030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96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40176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5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72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4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ublic.relations@dekoma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koma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B4089-82EE-4454-896B-89BEFF7C3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773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</dc:creator>
  <cp:lastModifiedBy>Wanda Modzelewska</cp:lastModifiedBy>
  <cp:revision>4</cp:revision>
  <dcterms:created xsi:type="dcterms:W3CDTF">2025-01-23T11:35:00Z</dcterms:created>
  <dcterms:modified xsi:type="dcterms:W3CDTF">2025-01-23T12:46:00Z</dcterms:modified>
</cp:coreProperties>
</file>